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D7DB9">
      <w:pPr>
        <w:spacing w:line="360" w:lineRule="auto"/>
        <w:jc w:val="center"/>
        <w:rPr>
          <w:rFonts w:ascii="方正小标宋简体" w:hAnsi="仿宋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湖北工业大学工程技术学院普通专升本</w:t>
      </w:r>
    </w:p>
    <w:p w14:paraId="6ED3A912">
      <w:pPr>
        <w:spacing w:line="360" w:lineRule="auto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《C语言程序设计》考试大纲</w:t>
      </w:r>
    </w:p>
    <w:p w14:paraId="73B8439B">
      <w:pPr>
        <w:spacing w:line="360" w:lineRule="auto"/>
        <w:jc w:val="center"/>
        <w:rPr>
          <w:rFonts w:ascii="黑体" w:hAnsi="黑体" w:eastAsia="黑体"/>
          <w:color w:val="000000"/>
          <w:sz w:val="32"/>
          <w:szCs w:val="21"/>
        </w:rPr>
      </w:pPr>
    </w:p>
    <w:p w14:paraId="7DD1B232">
      <w:pPr>
        <w:spacing w:line="360" w:lineRule="auto"/>
        <w:ind w:firstLine="707" w:firstLineChars="221"/>
        <w:jc w:val="left"/>
        <w:rPr>
          <w:rFonts w:ascii="黑体" w:hAnsi="黑体" w:eastAsia="黑体" w:cs="Times New Roman"/>
          <w:color w:val="000000"/>
          <w:sz w:val="32"/>
          <w:szCs w:val="21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</w:rPr>
        <w:t>一、考试性质与目的</w:t>
      </w:r>
    </w:p>
    <w:p w14:paraId="329B07D7"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《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C语言程序设计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》课程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是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计算机及相关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专业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重要的专业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基础课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程之一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。它是一门具有较强的理论性、综合性和实践性的课程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《C语言程序设计》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（专升本）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考试是为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了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选拔专科优秀毕业生进入本科学习，本次考试的目的主要是测试考生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是否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具有扎实的理论知识和系统的编程思想、具有分析问题和解决问题的实际能力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，以及是否具有本科学习的能力。</w:t>
      </w:r>
    </w:p>
    <w:p w14:paraId="692CB4F1"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</w:t>
      </w:r>
    </w:p>
    <w:p w14:paraId="407F319B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进行</w:t>
      </w:r>
      <w:ins w:id="0" w:author="HK" w:date="2025-02-25T15:45:28Z">
        <w:bookmarkStart w:id="0" w:name="_GoBack"/>
        <w:r>
          <w:rPr>
            <w:rFonts w:hint="eastAsia" w:ascii="仿宋" w:hAnsi="仿宋" w:eastAsia="仿宋"/>
            <w:color w:val="000000"/>
            <w:kern w:val="0"/>
            <w:sz w:val="32"/>
            <w:szCs w:val="21"/>
            <w:lang w:val="zh-CN"/>
          </w:rPr>
          <w:t>，</w:t>
        </w:r>
      </w:ins>
      <w:ins w:id="1" w:author="HK" w:date="2025-02-25T15:45:28Z">
        <w:r>
          <w:rPr>
            <w:rFonts w:ascii="仿宋" w:hAnsi="仿宋" w:eastAsia="仿宋"/>
            <w:color w:val="000000"/>
            <w:kern w:val="0"/>
            <w:sz w:val="32"/>
            <w:szCs w:val="21"/>
            <w:lang w:val="zh-CN"/>
          </w:rPr>
          <w:t>考试时间为</w:t>
        </w:r>
      </w:ins>
      <w:ins w:id="2" w:author="HK" w:date="2025-02-25T15:45:28Z">
        <w:r>
          <w:rPr>
            <w:rFonts w:hint="eastAsia" w:ascii="仿宋" w:hAnsi="仿宋" w:eastAsia="仿宋"/>
            <w:color w:val="000000"/>
            <w:kern w:val="0"/>
            <w:sz w:val="32"/>
            <w:szCs w:val="21"/>
            <w:lang w:val="zh-CN"/>
          </w:rPr>
          <w:t>90分钟</w:t>
        </w:r>
        <w:bookmarkEnd w:id="0"/>
      </w:ins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，试卷满分为1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0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分</w:t>
      </w:r>
      <w:del w:id="3" w:author="HK" w:date="2025-02-25T15:45:28Z">
        <w:r>
          <w:rPr>
            <w:rFonts w:hint="eastAsia" w:ascii="仿宋" w:hAnsi="仿宋" w:eastAsia="仿宋"/>
            <w:color w:val="000000"/>
            <w:kern w:val="0"/>
            <w:sz w:val="32"/>
            <w:szCs w:val="21"/>
            <w:lang w:val="zh-CN"/>
          </w:rPr>
          <w:delText>，</w:delText>
        </w:r>
      </w:del>
      <w:del w:id="4" w:author="HK" w:date="2025-02-25T15:45:28Z">
        <w:r>
          <w:rPr>
            <w:rFonts w:ascii="仿宋" w:hAnsi="仿宋" w:eastAsia="仿宋"/>
            <w:color w:val="000000"/>
            <w:kern w:val="0"/>
            <w:sz w:val="32"/>
            <w:szCs w:val="21"/>
            <w:lang w:val="zh-CN"/>
          </w:rPr>
          <w:delText>考试时间为</w:delText>
        </w:r>
      </w:del>
      <w:del w:id="5" w:author="HK" w:date="2025-02-25T15:45:28Z">
        <w:r>
          <w:rPr>
            <w:rFonts w:hint="eastAsia" w:ascii="仿宋" w:hAnsi="仿宋" w:eastAsia="仿宋"/>
            <w:color w:val="000000"/>
            <w:kern w:val="0"/>
            <w:sz w:val="32"/>
            <w:szCs w:val="21"/>
            <w:lang w:val="zh-CN"/>
          </w:rPr>
          <w:delText>90分钟</w:delText>
        </w:r>
      </w:del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。</w:t>
      </w:r>
    </w:p>
    <w:p w14:paraId="48EDF91C"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三、考试内容及要求</w:t>
      </w:r>
    </w:p>
    <w:p w14:paraId="5D871F69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根据《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C语言程序设计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》课程大纲的要求，并考虑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专科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教育的教学实际，特制定本课程考试内容。</w:t>
      </w:r>
    </w:p>
    <w:p w14:paraId="2DF6C76A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第一章  C语言程序设计基础</w:t>
      </w:r>
    </w:p>
    <w:p w14:paraId="6C8384C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1.程序设计语言；</w:t>
      </w:r>
    </w:p>
    <w:p w14:paraId="5224BE5C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2.C语言概况；</w:t>
      </w:r>
    </w:p>
    <w:p w14:paraId="5D7E720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3.C语言程序的基本结构；</w:t>
      </w:r>
    </w:p>
    <w:p w14:paraId="734FC29E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4.C语言程序的上机执行过程。</w:t>
      </w:r>
    </w:p>
    <w:p w14:paraId="44DD68C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第二章  C语言的数据类型与基本操作</w:t>
      </w:r>
    </w:p>
    <w:p w14:paraId="4D445AEB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1.掌握C语言中的数据类型及其常量的表示方法；</w:t>
      </w:r>
    </w:p>
    <w:p w14:paraId="024D18FA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2.理解各类数值型数据间的混合运算规则；</w:t>
      </w:r>
    </w:p>
    <w:p w14:paraId="75DCE1F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3.掌握基本运算符的功能，表达式的概念。</w:t>
      </w:r>
    </w:p>
    <w:p w14:paraId="68FEF6CB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第三章  顺序程序设计</w:t>
      </w:r>
    </w:p>
    <w:p w14:paraId="0B60A624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1.掌握结构化程序设计的三种基本结构；</w:t>
      </w:r>
    </w:p>
    <w:p w14:paraId="5713809A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2.掌握getchar()、putchar()、printf()、</w:t>
      </w:r>
      <w:r>
        <w:rPr>
          <w:rFonts w:ascii="Calibri" w:hAnsi="Calibri" w:eastAsia="仿宋" w:cs="Calibri"/>
          <w:color w:val="000000"/>
          <w:kern w:val="0"/>
          <w:sz w:val="32"/>
          <w:szCs w:val="21"/>
          <w:lang w:val="zh-CN"/>
        </w:rPr>
        <w:t> 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scanf()函数的使用；</w:t>
      </w:r>
    </w:p>
    <w:p w14:paraId="2C09B74D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3.掌握顺序结构程序的设计方法。</w:t>
      </w:r>
    </w:p>
    <w:p w14:paraId="0C5F6CD5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第四章  选择结构程序设计</w:t>
      </w:r>
    </w:p>
    <w:p w14:paraId="23B43F1D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1.掌握关系运算符和逻辑运算符的功能及用法；</w:t>
      </w:r>
    </w:p>
    <w:p w14:paraId="0758062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2.掌握基本条件和复合条件语句的使用；</w:t>
      </w:r>
    </w:p>
    <w:p w14:paraId="0FD5B8C1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3.掌握switch语句的使用；</w:t>
      </w:r>
    </w:p>
    <w:p w14:paraId="746D40A6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4.掌握选择结构程序的设计方法。</w:t>
      </w:r>
    </w:p>
    <w:p w14:paraId="2F944D60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第五章  循环结构程序设计</w:t>
      </w:r>
    </w:p>
    <w:p w14:paraId="4A76D2D2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1.掌握循环概念及循环的构成要素</w:t>
      </w:r>
    </w:p>
    <w:p w14:paraId="152188CD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2.掌握while语句用法</w:t>
      </w:r>
    </w:p>
    <w:p w14:paraId="655B22B9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3.掌握do-while语句的用法</w:t>
      </w:r>
    </w:p>
    <w:p w14:paraId="039E76DB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4.掌握for语句的用法</w:t>
      </w:r>
    </w:p>
    <w:p w14:paraId="639131E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5.掌握break、continue语句</w:t>
      </w:r>
    </w:p>
    <w:p w14:paraId="22E1DAF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6.掌握多重循环的概念及其程序描述方法</w:t>
      </w:r>
    </w:p>
    <w:p w14:paraId="7A86961D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第六章  数组</w:t>
      </w:r>
    </w:p>
    <w:p w14:paraId="4B051DC4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1.掌握数组的基本概念；</w:t>
      </w:r>
    </w:p>
    <w:p w14:paraId="65855893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2.掌握一维数组的定义和使用；</w:t>
      </w:r>
    </w:p>
    <w:p w14:paraId="1E3C59E1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3.掌握二维数组的定义和使用；</w:t>
      </w:r>
    </w:p>
    <w:p w14:paraId="7217E8BC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4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.掌握字符数组的使用，了解基本的字符和字符串处理库函数的功能和使用。</w:t>
      </w:r>
    </w:p>
    <w:p w14:paraId="46A132D4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第七章  函数</w:t>
      </w:r>
    </w:p>
    <w:p w14:paraId="4521213B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1.掌握函数定义的一般形式；</w:t>
      </w:r>
    </w:p>
    <w:p w14:paraId="28418081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2.理解形参和实参的概念；</w:t>
      </w:r>
    </w:p>
    <w:p w14:paraId="0DF7EAAC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3.掌握函数的调用方法；</w:t>
      </w:r>
    </w:p>
    <w:p w14:paraId="15934179"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四、考试</w:t>
      </w:r>
      <w:r>
        <w:rPr>
          <w:rFonts w:ascii="黑体" w:hAnsi="黑体" w:eastAsia="黑体"/>
          <w:color w:val="000000"/>
          <w:sz w:val="32"/>
          <w:szCs w:val="21"/>
        </w:rPr>
        <w:t>参考书目</w:t>
      </w:r>
    </w:p>
    <w:p w14:paraId="6BF53ED2">
      <w:pPr>
        <w:spacing w:line="360" w:lineRule="auto"/>
        <w:ind w:firstLine="640" w:firstLineChars="200"/>
        <w:rPr>
          <w:rFonts w:ascii="宋体" w:hAnsi="宋体" w:eastAsia="仿宋" w:cs="宋体"/>
          <w:sz w:val="24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《C语言程序设计》，谭浩强，清华大学出版社，第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五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版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22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年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ISBN: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9787302481447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232DC6D-79C7-42B3-85E4-7961DC7725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2D725E7-9739-4665-8AEA-69D9EDD5167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D55BAA8-D949-47F0-B5D8-0F2C47FF2BF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D2197CD-31D9-4CBD-AEF5-330DFC74C9D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K">
    <w15:presenceInfo w15:providerId="WPS Office" w15:userId="41636506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ZlMGI2YTJiOWE5NTMxYTA5YmY2ZDJjNmY4M2Y4MDgifQ=="/>
  </w:docVars>
  <w:rsids>
    <w:rsidRoot w:val="16736084"/>
    <w:rsid w:val="000F4EA1"/>
    <w:rsid w:val="001524EE"/>
    <w:rsid w:val="00225E75"/>
    <w:rsid w:val="00265EF0"/>
    <w:rsid w:val="003A13AA"/>
    <w:rsid w:val="005A2B43"/>
    <w:rsid w:val="007C3C3A"/>
    <w:rsid w:val="00881774"/>
    <w:rsid w:val="00D018F9"/>
    <w:rsid w:val="00F01524"/>
    <w:rsid w:val="16736084"/>
    <w:rsid w:val="31A63B45"/>
    <w:rsid w:val="3AA27543"/>
    <w:rsid w:val="3DF64823"/>
    <w:rsid w:val="445D5CE8"/>
    <w:rsid w:val="45D72AD1"/>
    <w:rsid w:val="4EE64C98"/>
    <w:rsid w:val="5D027F40"/>
    <w:rsid w:val="5F79057A"/>
    <w:rsid w:val="73AE5367"/>
    <w:rsid w:val="7F05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hhy</Company>
  <Pages>3</Pages>
  <Words>777</Words>
  <Characters>888</Characters>
  <Lines>6</Lines>
  <Paragraphs>1</Paragraphs>
  <TotalTime>0</TotalTime>
  <ScaleCrop>false</ScaleCrop>
  <LinksUpToDate>false</LinksUpToDate>
  <CharactersWithSpaces>903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2020-06-20T09:01:00Z</dcterms:created>
  <dc:creator>gocheck</dc:creator>
  <cp:lastModifiedBy>HK</cp:lastModifiedBy>
  <dcterms:modified xsi:type="dcterms:W3CDTF">2025-02-25T07:45:34Z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164748DD238542E580B76DD934E35DF0</vt:lpwstr>
  </property>
</Properties>
</file>